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</w:p>
    <w:p w14:paraId="7BC13A3B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</w:p>
    <w:p w14:paraId="3EE3EB5C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444EBD73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</w:t>
      </w:r>
      <w:ins w:id="0" w:author="Autor">
        <w:r w:rsidR="00893BD4">
          <w:rPr>
            <w:rFonts w:cstheme="minorHAnsi"/>
          </w:rPr>
          <w:t>2</w:t>
        </w:r>
      </w:ins>
      <w:del w:id="1" w:author="Autor">
        <w:r w:rsidRPr="00BB597D" w:rsidDel="00893BD4">
          <w:rPr>
            <w:rFonts w:cstheme="minorHAnsi"/>
          </w:rPr>
          <w:delText>0</w:delText>
        </w:r>
      </w:del>
      <w:r w:rsidRPr="00BB597D">
        <w:rPr>
          <w:rFonts w:cstheme="minorHAnsi"/>
        </w:rPr>
        <w:t xml:space="preserve">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2B66" w14:textId="77777777" w:rsidR="008B386E" w:rsidRDefault="008B386E" w:rsidP="00BE7F8D">
      <w:pPr>
        <w:spacing w:after="0" w:line="240" w:lineRule="auto"/>
      </w:pPr>
      <w:r>
        <w:separator/>
      </w:r>
    </w:p>
  </w:endnote>
  <w:endnote w:type="continuationSeparator" w:id="0">
    <w:p w14:paraId="2F12B2D2" w14:textId="77777777" w:rsidR="008B386E" w:rsidRDefault="008B386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1A5AA" w14:textId="51F35008" w:rsidR="00893BD4" w:rsidRDefault="00893BD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5227D5" wp14:editId="054DE8F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CE2116" w14:textId="5BD7F606" w:rsidR="00893BD4" w:rsidRPr="00893BD4" w:rsidRDefault="00893B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93BD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5227D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1CE2116" w14:textId="5BD7F606" w:rsidR="00893BD4" w:rsidRPr="00893BD4" w:rsidRDefault="00893BD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64B08B3" w:rsidR="00BE7F8D" w:rsidRPr="00D217E5" w:rsidRDefault="00893BD4" w:rsidP="00A232C5">
    <w:pPr>
      <w:pStyle w:val="Pta"/>
      <w:jc w:val="center"/>
      <w:rPr>
        <w:strike/>
        <w:sz w:val="18"/>
        <w:szCs w:val="18"/>
      </w:rPr>
    </w:pPr>
    <w:r>
      <w:rPr>
        <w:strike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9989C7" wp14:editId="3725E854">
              <wp:simplePos x="904875" y="101060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5635ED" w14:textId="455FA754" w:rsidR="00893BD4" w:rsidRPr="00893BD4" w:rsidRDefault="00893B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93BD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9989C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4B5635ED" w14:textId="455FA754" w:rsidR="00893BD4" w:rsidRPr="00893BD4" w:rsidRDefault="00893BD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3D4C" w14:textId="760777EE" w:rsidR="00893BD4" w:rsidRDefault="00893BD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790EF8E" wp14:editId="4E578CD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2C4C93" w14:textId="12829166" w:rsidR="00893BD4" w:rsidRPr="00893BD4" w:rsidRDefault="00893B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93BD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90EF8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42C4C93" w14:textId="12829166" w:rsidR="00893BD4" w:rsidRPr="00893BD4" w:rsidRDefault="00893BD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4EBB2" w14:textId="77777777" w:rsidR="008B386E" w:rsidRDefault="008B386E" w:rsidP="00BE7F8D">
      <w:pPr>
        <w:spacing w:after="0" w:line="240" w:lineRule="auto"/>
      </w:pPr>
      <w:r>
        <w:separator/>
      </w:r>
    </w:p>
  </w:footnote>
  <w:footnote w:type="continuationSeparator" w:id="0">
    <w:p w14:paraId="13A763F4" w14:textId="77777777" w:rsidR="008B386E" w:rsidRDefault="008B386E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CD2F" w14:textId="77777777" w:rsidR="00893BD4" w:rsidRDefault="00893BD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018F7" w14:textId="77777777" w:rsidR="00893BD4" w:rsidRDefault="00893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A1A0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93BD4"/>
    <w:rsid w:val="008B386E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F7A62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2025-03-25T16:42:00Z</dcterms:created>
  <dcterms:modified xsi:type="dcterms:W3CDTF">2025-03-25T16:42:00Z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2024-12-18T15:05:02Z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6e3bad5c-3c90-4d09-81bd-b94400160b8f</vt:lpwstr>
  </property>
  <property fmtid="{D5CDD505-2E9C-101B-9397-08002B2CF9AE}" pid="11" name="MSIP_Label_54743a8a-75f7-4ac9-9741-a35bd0337f21_ContentBits">
    <vt:lpwstr>2</vt:lpwstr>
  </property>
</Properties>
</file>